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71451" w14:textId="77777777" w:rsidR="00FC2910" w:rsidRDefault="007053F7" w:rsidP="007053F7">
      <w:pPr>
        <w:pStyle w:val="Heading1"/>
      </w:pPr>
      <w:commentRangeStart w:id="0"/>
      <w:r>
        <w:t>Introduction</w:t>
      </w:r>
      <w:commentRangeEnd w:id="0"/>
      <w:r w:rsidR="00D54765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</w:p>
    <w:p w14:paraId="23B33521" w14:textId="6ECFE73E" w:rsidR="0099100B" w:rsidRDefault="007053F7" w:rsidP="007053F7">
      <w:pPr>
        <w:rPr>
          <w:ins w:id="1" w:author="scot Anderson" w:date="2014-06-15T15:15:00Z"/>
        </w:rPr>
      </w:pPr>
      <w:del w:id="2" w:author="scot Anderson" w:date="2014-06-15T14:54:00Z">
        <w:r w:rsidDel="00760F2C">
          <w:delText>Brief overview on what the current problem is, which mainly this is</w:delText>
        </w:r>
      </w:del>
      <w:ins w:id="3" w:author="scot Anderson" w:date="2014-06-15T15:06:00Z">
        <w:r w:rsidR="00AF1CDD">
          <w:t>[</w:t>
        </w:r>
      </w:ins>
      <w:ins w:id="4" w:author="scot Anderson" w:date="2014-06-15T14:54:00Z">
        <w:r w:rsidR="00760F2C">
          <w:t>Motivation</w:t>
        </w:r>
      </w:ins>
      <w:ins w:id="5" w:author="scot Anderson" w:date="2014-06-15T15:06:00Z">
        <w:r w:rsidR="00AF1CDD">
          <w:t>]</w:t>
        </w:r>
      </w:ins>
      <w:del w:id="6" w:author="scot Anderson" w:date="2014-06-15T15:06:00Z">
        <w:r w:rsidDel="00AF1CDD">
          <w:delText>:</w:delText>
        </w:r>
      </w:del>
      <w:r>
        <w:t xml:space="preserve"> </w:t>
      </w:r>
      <w:ins w:id="7" w:author="scot Anderson" w:date="2014-06-15T14:54:00Z">
        <w:r w:rsidR="00760F2C">
          <w:t>Students today want</w:t>
        </w:r>
      </w:ins>
      <w:del w:id="8" w:author="scot Anderson" w:date="2014-06-15T14:54:00Z">
        <w:r w:rsidDel="00760F2C">
          <w:delText>t</w:delText>
        </w:r>
      </w:del>
      <w:del w:id="9" w:author="scot Anderson" w:date="2014-06-15T15:02:00Z">
        <w:r w:rsidDel="00760F2C">
          <w:delText>he lack of</w:delText>
        </w:r>
      </w:del>
      <w:r>
        <w:t xml:space="preserve"> a well-defined </w:t>
      </w:r>
      <w:ins w:id="10" w:author="scot Anderson" w:date="2014-06-15T14:55:00Z">
        <w:r w:rsidR="00760F2C">
          <w:t xml:space="preserve">and implemented </w:t>
        </w:r>
      </w:ins>
      <w:del w:id="11" w:author="scot Anderson" w:date="2014-06-15T14:55:00Z">
        <w:r w:rsidDel="00760F2C">
          <w:delText>grade-assist’</w:delText>
        </w:r>
      </w:del>
      <w:ins w:id="12" w:author="scot Anderson" w:date="2014-06-15T14:55:00Z">
        <w:r w:rsidR="00760F2C">
          <w:t>grade</w:t>
        </w:r>
      </w:ins>
      <w:ins w:id="13" w:author="scot Anderson" w:date="2014-06-15T15:06:00Z">
        <w:r w:rsidR="00AF1CDD">
          <w:t xml:space="preserve"> progress</w:t>
        </w:r>
      </w:ins>
      <w:ins w:id="14" w:author="scot Anderson" w:date="2014-06-15T14:55:00Z">
        <w:r w:rsidR="00760F2C">
          <w:t xml:space="preserve"> visualization</w:t>
        </w:r>
      </w:ins>
      <w:r>
        <w:t xml:space="preserve"> application</w:t>
      </w:r>
      <w:ins w:id="15" w:author="scot Anderson" w:date="2014-06-15T14:55:00Z">
        <w:r w:rsidR="00760F2C">
          <w:t xml:space="preserve"> that shows </w:t>
        </w:r>
      </w:ins>
      <w:ins w:id="16" w:author="scot Anderson" w:date="2014-06-15T14:56:00Z">
        <w:r w:rsidR="00760F2C">
          <w:t xml:space="preserve">students their current </w:t>
        </w:r>
      </w:ins>
      <w:ins w:id="17" w:author="scot Anderson" w:date="2014-06-15T15:08:00Z">
        <w:r w:rsidR="00AF1CDD">
          <w:t xml:space="preserve">grade </w:t>
        </w:r>
      </w:ins>
      <w:ins w:id="18" w:author="scot Anderson" w:date="2014-06-15T14:56:00Z">
        <w:r w:rsidR="00760F2C">
          <w:t xml:space="preserve">and projected </w:t>
        </w:r>
      </w:ins>
      <w:ins w:id="19" w:author="scot Anderson" w:date="2014-06-15T15:08:00Z">
        <w:r w:rsidR="00AF1CDD">
          <w:t xml:space="preserve">possible </w:t>
        </w:r>
      </w:ins>
      <w:ins w:id="20" w:author="scot Anderson" w:date="2014-06-15T14:58:00Z">
        <w:r w:rsidR="00760F2C">
          <w:t>grade</w:t>
        </w:r>
      </w:ins>
      <w:ins w:id="21" w:author="scot Anderson" w:date="2014-06-15T15:08:00Z">
        <w:r w:rsidR="00AF1CDD">
          <w:t>s</w:t>
        </w:r>
      </w:ins>
      <w:r>
        <w:t xml:space="preserve">. </w:t>
      </w:r>
      <w:del w:id="22" w:author="scot Anderson" w:date="2014-06-15T14:59:00Z">
        <w:r w:rsidDel="00760F2C">
          <w:delText>T</w:delText>
        </w:r>
      </w:del>
      <w:del w:id="23" w:author="scot Anderson" w:date="2014-06-15T15:08:00Z">
        <w:r w:rsidDel="00AF1CDD">
          <w:delText xml:space="preserve">here </w:delText>
        </w:r>
      </w:del>
      <w:del w:id="24" w:author="scot Anderson" w:date="2014-06-15T15:00:00Z">
        <w:r w:rsidDel="00760F2C">
          <w:delText>lacks a method</w:delText>
        </w:r>
      </w:del>
      <w:del w:id="25" w:author="scot Anderson" w:date="2014-06-15T15:13:00Z">
        <w:r w:rsidDel="0099100B">
          <w:delText xml:space="preserve"> </w:delText>
        </w:r>
      </w:del>
      <w:del w:id="26" w:author="scot Anderson" w:date="2014-06-15T15:09:00Z">
        <w:r w:rsidDel="00AF1CDD">
          <w:delText xml:space="preserve">by which </w:delText>
        </w:r>
      </w:del>
      <w:del w:id="27" w:author="scot Anderson" w:date="2014-06-15T15:13:00Z">
        <w:r w:rsidDel="0099100B">
          <w:delText xml:space="preserve">a student </w:delText>
        </w:r>
      </w:del>
      <w:del w:id="28" w:author="scot Anderson" w:date="2014-06-15T15:09:00Z">
        <w:r w:rsidDel="00AF1CDD">
          <w:delText>may</w:delText>
        </w:r>
      </w:del>
      <w:del w:id="29" w:author="scot Anderson" w:date="2014-06-15T15:13:00Z">
        <w:r w:rsidDel="0099100B">
          <w:delText xml:space="preserve"> review a </w:delText>
        </w:r>
      </w:del>
      <w:del w:id="30" w:author="scot Anderson" w:date="2014-06-15T15:03:00Z">
        <w:r w:rsidDel="00AF1CDD">
          <w:delText>‘</w:delText>
        </w:r>
      </w:del>
      <w:del w:id="31" w:author="scot Anderson" w:date="2014-06-15T15:13:00Z">
        <w:r w:rsidDel="0099100B">
          <w:delText>projected</w:delText>
        </w:r>
      </w:del>
      <w:del w:id="32" w:author="scot Anderson" w:date="2014-06-15T15:03:00Z">
        <w:r w:rsidDel="00AF1CDD">
          <w:delText>’</w:delText>
        </w:r>
      </w:del>
      <w:del w:id="33" w:author="scot Anderson" w:date="2014-06-15T15:13:00Z">
        <w:r w:rsidDel="0099100B">
          <w:delText xml:space="preserve"> grad based off their current grade</w:delText>
        </w:r>
      </w:del>
      <w:ins w:id="34" w:author="scot Anderson" w:date="2014-06-15T15:03:00Z">
        <w:r w:rsidR="0099100B">
          <w:t>In addition</w:t>
        </w:r>
        <w:r w:rsidR="00AF1CDD">
          <w:t xml:space="preserve"> </w:t>
        </w:r>
      </w:ins>
      <w:ins w:id="35" w:author="scot Anderson" w:date="2014-06-15T15:14:00Z">
        <w:r w:rsidR="0099100B">
          <w:t>students want an</w:t>
        </w:r>
      </w:ins>
      <w:ins w:id="36" w:author="scot Anderson" w:date="2014-06-15T15:03:00Z">
        <w:r w:rsidR="00AF1CDD">
          <w:t xml:space="preserve"> easily i</w:t>
        </w:r>
        <w:r w:rsidR="0099100B">
          <w:t>nterpreted visualization show</w:t>
        </w:r>
      </w:ins>
      <w:ins w:id="37" w:author="scot Anderson" w:date="2014-06-15T15:13:00Z">
        <w:r w:rsidR="0099100B">
          <w:t>ing</w:t>
        </w:r>
      </w:ins>
      <w:ins w:id="38" w:author="scot Anderson" w:date="2014-06-15T15:03:00Z">
        <w:r w:rsidR="00AF1CDD">
          <w:t xml:space="preserve"> </w:t>
        </w:r>
      </w:ins>
      <w:ins w:id="39" w:author="scot Anderson" w:date="2014-06-15T15:05:00Z">
        <w:r w:rsidR="00AF1CDD">
          <w:t xml:space="preserve">concentrated study times </w:t>
        </w:r>
      </w:ins>
      <w:ins w:id="40" w:author="scot Anderson" w:date="2014-06-15T15:15:00Z">
        <w:r w:rsidR="0099100B">
          <w:t>occurring</w:t>
        </w:r>
      </w:ins>
      <w:ins w:id="41" w:author="scot Anderson" w:date="2014-06-15T15:05:00Z">
        <w:r w:rsidR="00AF1CDD">
          <w:t xml:space="preserve"> in a single class or more importantly across</w:t>
        </w:r>
      </w:ins>
      <w:ins w:id="42" w:author="scot Anderson" w:date="2014-06-15T15:14:00Z">
        <w:r w:rsidR="0099100B">
          <w:t xml:space="preserve"> all</w:t>
        </w:r>
      </w:ins>
      <w:ins w:id="43" w:author="scot Anderson" w:date="2014-06-15T15:05:00Z">
        <w:r w:rsidR="00AF1CDD">
          <w:t xml:space="preserve"> current classes. </w:t>
        </w:r>
      </w:ins>
      <w:del w:id="44" w:author="scot Anderson" w:date="2014-06-15T15:06:00Z">
        <w:r w:rsidDel="00AF1CDD">
          <w:delText xml:space="preserve">, class load, </w:delText>
        </w:r>
      </w:del>
      <w:del w:id="45" w:author="scot Anderson" w:date="2014-06-15T15:00:00Z">
        <w:r w:rsidDel="00760F2C">
          <w:delText xml:space="preserve">or any of the many </w:delText>
        </w:r>
      </w:del>
      <w:del w:id="46" w:author="scot Anderson" w:date="2014-06-15T15:06:00Z">
        <w:r w:rsidDel="00AF1CDD">
          <w:delText>factor</w:delText>
        </w:r>
      </w:del>
      <w:del w:id="47" w:author="scot Anderson" w:date="2014-06-15T15:01:00Z">
        <w:r w:rsidDel="00760F2C">
          <w:delText>5</w:delText>
        </w:r>
      </w:del>
      <w:del w:id="48" w:author="scot Anderson" w:date="2014-06-15T15:06:00Z">
        <w:r w:rsidDel="00AF1CDD">
          <w:delText>s which make up todays gradebooks.</w:delText>
        </w:r>
      </w:del>
      <w:ins w:id="49" w:author="scot Anderson" w:date="2014-06-15T15:07:00Z">
        <w:r w:rsidR="00AF1CDD">
          <w:t xml:space="preserve"> </w:t>
        </w:r>
      </w:ins>
    </w:p>
    <w:p w14:paraId="18F20CBB" w14:textId="77777777" w:rsidR="00D54765" w:rsidRDefault="0099100B" w:rsidP="007053F7">
      <w:pPr>
        <w:rPr>
          <w:ins w:id="50" w:author="scot Anderson" w:date="2014-06-15T15:31:00Z"/>
        </w:rPr>
      </w:pPr>
      <w:ins w:id="51" w:author="scot Anderson" w:date="2014-06-15T15:15:00Z">
        <w:r>
          <w:t xml:space="preserve">(Notice I will make a claim next, and hence a research goal is born) Currently, no application allows a student to visually review a projected grade based off their current grade and future course work or visually show </w:t>
        </w:r>
      </w:ins>
      <w:ins w:id="52" w:author="scot Anderson" w:date="2014-06-15T15:16:00Z">
        <w:r>
          <w:t xml:space="preserve">concentrated study times required </w:t>
        </w:r>
      </w:ins>
      <w:ins w:id="53" w:author="scot Anderson" w:date="2014-06-15T15:15:00Z">
        <w:r>
          <w:t>during</w:t>
        </w:r>
      </w:ins>
      <w:ins w:id="54" w:author="scot Anderson" w:date="2014-06-15T15:17:00Z">
        <w:r>
          <w:t xml:space="preserve"> all</w:t>
        </w:r>
      </w:ins>
      <w:ins w:id="55" w:author="scot Anderson" w:date="2014-06-15T15:15:00Z">
        <w:r>
          <w:t xml:space="preserve"> their classes.</w:t>
        </w:r>
      </w:ins>
      <w:ins w:id="56" w:author="scot Anderson" w:date="2014-06-15T15:22:00Z">
        <w:r w:rsidR="00F021E4">
          <w:t xml:space="preserve"> This project </w:t>
        </w:r>
      </w:ins>
      <w:ins w:id="57" w:author="scot Anderson" w:date="2014-06-15T15:31:00Z">
        <w:r w:rsidR="00D54765">
          <w:t>includes the following goals:</w:t>
        </w:r>
      </w:ins>
    </w:p>
    <w:p w14:paraId="3A57BE3B" w14:textId="77777777" w:rsidR="00D54765" w:rsidRDefault="00D54765">
      <w:pPr>
        <w:pStyle w:val="ListParagraph"/>
        <w:numPr>
          <w:ilvl w:val="0"/>
          <w:numId w:val="1"/>
        </w:numPr>
        <w:rPr>
          <w:ins w:id="58" w:author="scot Anderson" w:date="2014-06-15T15:32:00Z"/>
        </w:rPr>
        <w:pPrChange w:id="59" w:author="scot Anderson" w:date="2014-06-15T15:31:00Z">
          <w:pPr/>
        </w:pPrChange>
      </w:pPr>
      <w:ins w:id="60" w:author="scot Anderson" w:date="2014-06-15T15:31:00Z">
        <w:r>
          <w:t>I</w:t>
        </w:r>
      </w:ins>
      <w:ins w:id="61" w:author="scot Anderson" w:date="2014-06-15T15:22:00Z">
        <w:r w:rsidR="00F021E4">
          <w:t xml:space="preserve">mplement a </w:t>
        </w:r>
      </w:ins>
      <w:ins w:id="62" w:author="scot Anderson" w:date="2014-06-15T15:23:00Z">
        <w:r w:rsidR="00F021E4">
          <w:t xml:space="preserve">visualization </w:t>
        </w:r>
      </w:ins>
      <w:ins w:id="63" w:author="scot Anderson" w:date="2014-06-15T15:24:00Z">
        <w:r w:rsidR="00F021E4">
          <w:t xml:space="preserve">integrated into Moodle that shares many </w:t>
        </w:r>
      </w:ins>
      <w:ins w:id="64" w:author="scot Anderson" w:date="2014-06-15T15:23:00Z">
        <w:r w:rsidR="00F021E4">
          <w:t>similar</w:t>
        </w:r>
      </w:ins>
      <w:ins w:id="65" w:author="scot Anderson" w:date="2014-06-15T15:25:00Z">
        <w:r w:rsidR="00F021E4">
          <w:t>ities</w:t>
        </w:r>
      </w:ins>
      <w:ins w:id="66" w:author="scot Anderson" w:date="2014-06-15T15:23:00Z">
        <w:r w:rsidR="00F021E4">
          <w:t xml:space="preserve"> to burn-up charts from software engineering</w:t>
        </w:r>
      </w:ins>
      <w:ins w:id="67" w:author="scot Anderson" w:date="2014-06-15T15:25:00Z">
        <w:r w:rsidR="00F021E4">
          <w:t>. This visualization</w:t>
        </w:r>
      </w:ins>
      <w:ins w:id="68" w:author="scot Anderson" w:date="2014-06-15T15:23:00Z">
        <w:r w:rsidR="00F021E4">
          <w:t xml:space="preserve"> give</w:t>
        </w:r>
      </w:ins>
      <w:ins w:id="69" w:author="scot Anderson" w:date="2014-06-15T15:25:00Z">
        <w:r w:rsidR="00F021E4">
          <w:t>s</w:t>
        </w:r>
      </w:ins>
      <w:ins w:id="70" w:author="scot Anderson" w:date="2014-06-15T15:23:00Z">
        <w:r w:rsidR="00F021E4">
          <w:t xml:space="preserve"> students instant feedback and </w:t>
        </w:r>
      </w:ins>
      <w:ins w:id="71" w:author="scot Anderson" w:date="2014-06-15T15:24:00Z">
        <w:r w:rsidR="00F021E4">
          <w:t>projected</w:t>
        </w:r>
      </w:ins>
      <w:ins w:id="72" w:author="scot Anderson" w:date="2014-06-15T15:23:00Z">
        <w:r w:rsidR="00F021E4">
          <w:t xml:space="preserve"> </w:t>
        </w:r>
      </w:ins>
      <w:ins w:id="73" w:author="scot Anderson" w:date="2014-06-15T15:24:00Z">
        <w:r w:rsidR="00F021E4">
          <w:t xml:space="preserve">information about their </w:t>
        </w:r>
      </w:ins>
      <w:ins w:id="74" w:author="scot Anderson" w:date="2014-06-15T15:25:00Z">
        <w:r w:rsidR="00F021E4">
          <w:t xml:space="preserve">current and potential </w:t>
        </w:r>
      </w:ins>
      <w:ins w:id="75" w:author="scot Anderson" w:date="2014-06-15T15:24:00Z">
        <w:r w:rsidR="00F021E4">
          <w:t xml:space="preserve">grade </w:t>
        </w:r>
      </w:ins>
      <w:ins w:id="76" w:author="scot Anderson" w:date="2014-06-15T15:26:00Z">
        <w:r w:rsidR="00F021E4">
          <w:t xml:space="preserve">within a class. </w:t>
        </w:r>
      </w:ins>
    </w:p>
    <w:p w14:paraId="7FE7C6F0" w14:textId="402BC04A" w:rsidR="00D54765" w:rsidRDefault="00D54765">
      <w:pPr>
        <w:pStyle w:val="ListParagraph"/>
        <w:numPr>
          <w:ilvl w:val="0"/>
          <w:numId w:val="1"/>
        </w:numPr>
        <w:rPr>
          <w:ins w:id="77" w:author="scot Anderson" w:date="2014-06-15T15:33:00Z"/>
        </w:rPr>
        <w:pPrChange w:id="78" w:author="scot Anderson" w:date="2014-06-15T15:31:00Z">
          <w:pPr/>
        </w:pPrChange>
      </w:pPr>
      <w:ins w:id="79" w:author="scot Anderson" w:date="2014-06-15T15:33:00Z">
        <w:r>
          <w:t xml:space="preserve">Implement a module in Moodle that shows workloads over the course of the semester across individual and all classes. </w:t>
        </w:r>
      </w:ins>
    </w:p>
    <w:p w14:paraId="7821B50E" w14:textId="697CA76E" w:rsidR="00D54765" w:rsidRDefault="00D54765">
      <w:pPr>
        <w:pStyle w:val="ListParagraph"/>
        <w:numPr>
          <w:ilvl w:val="0"/>
          <w:numId w:val="1"/>
        </w:numPr>
        <w:rPr>
          <w:ins w:id="80" w:author="scot Anderson" w:date="2014-06-15T15:32:00Z"/>
        </w:rPr>
        <w:pPrChange w:id="81" w:author="scot Anderson" w:date="2014-06-15T15:31:00Z">
          <w:pPr/>
        </w:pPrChange>
      </w:pPr>
      <w:proofErr w:type="gramStart"/>
      <w:ins w:id="82" w:author="scot Anderson" w:date="2014-06-15T15:34:00Z">
        <w:r>
          <w:t>Study  the</w:t>
        </w:r>
        <w:proofErr w:type="gramEnd"/>
        <w:r>
          <w:t xml:space="preserve"> effects of providing students with these tools against students that did not have these tools. </w:t>
        </w:r>
      </w:ins>
    </w:p>
    <w:p w14:paraId="71EEFCF9" w14:textId="42F4FB8A" w:rsidR="007053F7" w:rsidRDefault="00AF1CDD" w:rsidP="00D54765">
      <w:ins w:id="83" w:author="scot Anderson" w:date="2014-06-15T15:09:00Z">
        <w:r>
          <w:t xml:space="preserve">Giving this information at a glance, where a student can </w:t>
        </w:r>
      </w:ins>
      <w:ins w:id="84" w:author="scot Anderson" w:date="2014-06-15T15:10:00Z">
        <w:r>
          <w:t>ascertain in a few seconds their grade trajectory within classes and their work load over time in al</w:t>
        </w:r>
        <w:bookmarkStart w:id="85" w:name="_GoBack"/>
        <w:bookmarkEnd w:id="85"/>
        <w:r>
          <w:t xml:space="preserve">l classes </w:t>
        </w:r>
      </w:ins>
      <w:ins w:id="86" w:author="scot Anderson" w:date="2014-07-09T16:45:00Z">
        <w:r w:rsidR="000D0855">
          <w:t>may</w:t>
        </w:r>
      </w:ins>
      <w:ins w:id="87" w:author="scot Anderson" w:date="2014-06-15T15:30:00Z">
        <w:r w:rsidR="00D54765">
          <w:t xml:space="preserve"> help</w:t>
        </w:r>
      </w:ins>
      <w:ins w:id="88" w:author="scot Anderson" w:date="2014-06-15T15:10:00Z">
        <w:r>
          <w:t xml:space="preserve"> motivate students to plan ahead and complete work more efficiently and accurately. </w:t>
        </w:r>
      </w:ins>
    </w:p>
    <w:p w14:paraId="786BE114" w14:textId="073E5EF9" w:rsidR="007053F7" w:rsidDel="00D54765" w:rsidRDefault="007053F7" w:rsidP="007053F7">
      <w:pPr>
        <w:pStyle w:val="Heading2"/>
        <w:rPr>
          <w:del w:id="89" w:author="scot Anderson" w:date="2014-06-15T15:38:00Z"/>
        </w:rPr>
      </w:pPr>
      <w:commentRangeStart w:id="90"/>
      <w:del w:id="91" w:author="scot Anderson" w:date="2014-06-15T15:38:00Z">
        <w:r w:rsidDel="00D54765">
          <w:delText>Problem Statement and Status Quo</w:delText>
        </w:r>
      </w:del>
    </w:p>
    <w:p w14:paraId="5DA6A996" w14:textId="48F4676C" w:rsidR="00975454" w:rsidDel="00D54765" w:rsidRDefault="007053F7" w:rsidP="007053F7">
      <w:pPr>
        <w:rPr>
          <w:del w:id="92" w:author="scot Anderson" w:date="2014-06-15T15:38:00Z"/>
        </w:rPr>
      </w:pPr>
      <w:del w:id="93" w:author="scot Anderson" w:date="2014-06-15T15:38:00Z">
        <w:r w:rsidDel="00D54765">
          <w:delText>Basically a repeat of the introduction, with an emphasis on what currently exists and the shortcomings thereof.</w:delText>
        </w:r>
      </w:del>
    </w:p>
    <w:p w14:paraId="5DC4B9EE" w14:textId="56E7374B" w:rsidR="007053F7" w:rsidDel="00D54765" w:rsidRDefault="007053F7" w:rsidP="00975454">
      <w:pPr>
        <w:pStyle w:val="Heading2"/>
        <w:rPr>
          <w:del w:id="94" w:author="scot Anderson" w:date="2014-06-15T15:38:00Z"/>
        </w:rPr>
      </w:pPr>
      <w:del w:id="95" w:author="scot Anderson" w:date="2014-06-15T15:38:00Z">
        <w:r w:rsidDel="00D54765">
          <w:delText>Proposed Solution</w:delText>
        </w:r>
      </w:del>
    </w:p>
    <w:p w14:paraId="5F1DC284" w14:textId="168E25A2" w:rsidR="007053F7" w:rsidDel="00D54765" w:rsidRDefault="00975454" w:rsidP="007053F7">
      <w:pPr>
        <w:rPr>
          <w:del w:id="96" w:author="scot Anderson" w:date="2014-06-15T15:38:00Z"/>
        </w:rPr>
      </w:pPr>
      <w:del w:id="97" w:author="scot Anderson" w:date="2014-06-15T15:38:00Z">
        <w:r w:rsidDel="00D54765">
          <w:delText>Brief overview of our proposed solution, including any ‘flashy’ facts. We will also include a brief synopsis of the ‘nitty-gritty’ of the solution.</w:delText>
        </w:r>
      </w:del>
      <w:commentRangeEnd w:id="90"/>
      <w:r w:rsidR="00D54765">
        <w:rPr>
          <w:rStyle w:val="CommentReference"/>
        </w:rPr>
        <w:commentReference w:id="90"/>
      </w:r>
    </w:p>
    <w:p w14:paraId="13BC20BE" w14:textId="77777777" w:rsidR="00975454" w:rsidRDefault="00975454" w:rsidP="00975454">
      <w:pPr>
        <w:pStyle w:val="Heading1"/>
      </w:pPr>
      <w:del w:id="98" w:author="scot Anderson" w:date="2014-06-15T14:53:00Z">
        <w:r w:rsidDel="00760F2C">
          <w:delText>Related Works</w:delText>
        </w:r>
      </w:del>
      <w:ins w:id="99" w:author="scot Anderson" w:date="2014-06-15T14:53:00Z">
        <w:r w:rsidR="00760F2C">
          <w:t>Background</w:t>
        </w:r>
      </w:ins>
    </w:p>
    <w:p w14:paraId="3340C3E2" w14:textId="10BB7B31" w:rsidR="00975454" w:rsidRDefault="00975454" w:rsidP="00975454">
      <w:r>
        <w:t xml:space="preserve">Brief synopsis of what works we have </w:t>
      </w:r>
      <w:del w:id="100" w:author="scot Anderson" w:date="2014-06-15T15:39:00Z">
        <w:r w:rsidDel="00D54765">
          <w:delText>‘</w:delText>
        </w:r>
      </w:del>
      <w:r>
        <w:t>built o</w:t>
      </w:r>
      <w:ins w:id="101" w:author="scot Anderson" w:date="2014-06-15T15:39:00Z">
        <w:r w:rsidR="00D54765">
          <w:t>n</w:t>
        </w:r>
      </w:ins>
      <w:ins w:id="102" w:author="scot Anderson" w:date="2014-06-15T15:40:00Z">
        <w:r w:rsidR="00D54765">
          <w:t xml:space="preserve"> (I assume there will be a fairly good review of burn-up charts here (but not our implementation yet)</w:t>
        </w:r>
      </w:ins>
      <w:ins w:id="103" w:author="scot Anderson" w:date="2014-06-15T15:39:00Z">
        <w:r w:rsidR="00D54765">
          <w:t>.</w:t>
        </w:r>
      </w:ins>
      <w:del w:id="104" w:author="scot Anderson" w:date="2014-06-15T15:39:00Z">
        <w:r w:rsidDel="00D54765">
          <w:delText>ff’ of as well as anything light not mentioned within the introduction</w:delText>
        </w:r>
      </w:del>
      <w:r>
        <w:t xml:space="preserve">. </w:t>
      </w:r>
      <w:del w:id="105" w:author="scot Anderson" w:date="2014-06-15T15:39:00Z">
        <w:r w:rsidDel="00D54765">
          <w:delText>We will also introduce the main pieces that were addressed by our solution, and address any issues [and categorize them as well? (up in the air on this one)</w:delText>
        </w:r>
      </w:del>
      <w:ins w:id="106" w:author="scot Anderson" w:date="2014-06-15T15:39:00Z">
        <w:r w:rsidR="00D54765">
          <w:t xml:space="preserve"> Research and review </w:t>
        </w:r>
      </w:ins>
      <w:ins w:id="107" w:author="scot Anderson" w:date="2014-06-15T15:40:00Z">
        <w:r w:rsidR="00D54765">
          <w:t xml:space="preserve">other visualizations – there has got to be a few out there. One place to look is existing grade book software. </w:t>
        </w:r>
      </w:ins>
    </w:p>
    <w:p w14:paraId="56A78B0B" w14:textId="40B5BCEB" w:rsidR="00975454" w:rsidDel="00D54765" w:rsidRDefault="00975454" w:rsidP="00975454">
      <w:pPr>
        <w:pStyle w:val="Heading2"/>
        <w:rPr>
          <w:del w:id="108" w:author="scot Anderson" w:date="2014-06-15T15:41:00Z"/>
        </w:rPr>
      </w:pPr>
      <w:del w:id="109" w:author="scot Anderson" w:date="2014-06-15T15:41:00Z">
        <w:r w:rsidDel="00D54765">
          <w:delText>SubSection 1</w:delText>
        </w:r>
      </w:del>
    </w:p>
    <w:p w14:paraId="748E0BF2" w14:textId="4B34BC10" w:rsidR="007053F7" w:rsidDel="00D54765" w:rsidRDefault="00975454" w:rsidP="007053F7">
      <w:pPr>
        <w:rPr>
          <w:del w:id="110" w:author="scot Anderson" w:date="2014-06-15T15:41:00Z"/>
        </w:rPr>
      </w:pPr>
      <w:del w:id="111" w:author="scot Anderson" w:date="2014-06-15T15:41:00Z">
        <w:r w:rsidDel="00D54765">
          <w:delText>This section will reflect whatever information which we dictate ‘divide-able’ in the previous section, and this section may be trailed by multiple sections, dependent on whatever data we find.</w:delText>
        </w:r>
      </w:del>
    </w:p>
    <w:p w14:paraId="086D32C9" w14:textId="71D5DBFE" w:rsidR="00975454" w:rsidDel="00D54765" w:rsidRDefault="00975454" w:rsidP="007053F7">
      <w:pPr>
        <w:rPr>
          <w:del w:id="112" w:author="scot Anderson" w:date="2014-06-15T15:41:00Z"/>
        </w:rPr>
      </w:pPr>
      <w:del w:id="113" w:author="scot Anderson" w:date="2014-06-15T15:41:00Z">
        <w:r w:rsidDel="00D54765">
          <w:delText>Here, we will mainly address the current issues arose by the current system/lack thereof.</w:delText>
        </w:r>
      </w:del>
    </w:p>
    <w:p w14:paraId="604203D6" w14:textId="346599EF" w:rsidR="007D74FC" w:rsidRDefault="007D74FC" w:rsidP="007D74FC">
      <w:pPr>
        <w:pStyle w:val="Heading1"/>
      </w:pPr>
      <w:del w:id="114" w:author="scot Anderson" w:date="2014-06-15T15:41:00Z">
        <w:r w:rsidDel="00D54765">
          <w:delText>Background</w:delText>
        </w:r>
      </w:del>
    </w:p>
    <w:p w14:paraId="5F9A1922" w14:textId="70C64F7A" w:rsidR="007D74FC" w:rsidRDefault="007D74FC" w:rsidP="007D74FC">
      <w:r>
        <w:t xml:space="preserve">Here, we </w:t>
      </w:r>
      <w:ins w:id="115" w:author="scot Anderson" w:date="2014-06-15T15:42:00Z">
        <w:r w:rsidR="00D54765">
          <w:t xml:space="preserve">conclude with a discussion of </w:t>
        </w:r>
      </w:ins>
      <w:del w:id="116" w:author="scot Anderson" w:date="2014-06-15T15:42:00Z">
        <w:r w:rsidDel="00D54765">
          <w:delText xml:space="preserve">will discuss </w:delText>
        </w:r>
      </w:del>
      <w:r>
        <w:t>Moodle, and a brief history thereof, discuss the brief history of technologies which Moodle employs in its usage, and also discuss any significant background knowledge concerning the solution and the subject as a whole.</w:t>
      </w:r>
      <w:ins w:id="117" w:author="scot Anderson" w:date="2014-06-15T15:42:00Z">
        <w:r w:rsidR="00D54765">
          <w:t xml:space="preserve"> (Don’t get into details here though! </w:t>
        </w:r>
      </w:ins>
      <w:ins w:id="118" w:author="scot Anderson" w:date="2014-06-15T15:43:00Z">
        <w:r w:rsidR="00D54765">
          <w:t>We’ll leave that to the project report.)</w:t>
        </w:r>
      </w:ins>
    </w:p>
    <w:p w14:paraId="35C318E0" w14:textId="7EDED94D" w:rsidR="007D74FC" w:rsidDel="00D54765" w:rsidRDefault="007D74FC" w:rsidP="007D74FC">
      <w:pPr>
        <w:pStyle w:val="Heading2"/>
        <w:rPr>
          <w:del w:id="119" w:author="scot Anderson" w:date="2014-06-15T15:43:00Z"/>
        </w:rPr>
      </w:pPr>
      <w:del w:id="120" w:author="scot Anderson" w:date="2014-06-15T15:43:00Z">
        <w:r w:rsidDel="00D54765">
          <w:delText>SubSection 1</w:delText>
        </w:r>
      </w:del>
    </w:p>
    <w:p w14:paraId="189E15F4" w14:textId="23E8F01B" w:rsidR="007D74FC" w:rsidRPr="007D74FC" w:rsidRDefault="007D74FC" w:rsidP="007D74FC">
      <w:del w:id="121" w:author="scot Anderson" w:date="2014-06-15T15:43:00Z">
        <w:r w:rsidDel="00D54765">
          <w:delText>This section will reflect whatever information which we dictate ‘divide-able’ in the previous section, and this section may be trailed by multiple sections, dependent on whatever data we find.</w:delText>
        </w:r>
      </w:del>
    </w:p>
    <w:p w14:paraId="78D9B50E" w14:textId="41B8C753" w:rsidR="00D54765" w:rsidRDefault="00D54765">
      <w:pPr>
        <w:rPr>
          <w:ins w:id="122" w:author="scot Anderson" w:date="2014-06-15T15:43:00Z"/>
        </w:rPr>
        <w:pPrChange w:id="123" w:author="scot Anderson" w:date="2014-06-15T15:43:00Z">
          <w:pPr>
            <w:pStyle w:val="Heading1"/>
          </w:pPr>
        </w:pPrChange>
      </w:pPr>
      <w:ins w:id="124" w:author="scot Anderson" w:date="2014-06-15T15:43:00Z">
        <w:r>
          <w:t>You shouldn’t need subsection in background.</w:t>
        </w:r>
      </w:ins>
    </w:p>
    <w:p w14:paraId="03BCFD8C" w14:textId="77777777" w:rsidR="00975454" w:rsidRDefault="007D74FC" w:rsidP="00975454">
      <w:pPr>
        <w:pStyle w:val="Heading1"/>
      </w:pPr>
      <w:r>
        <w:t>Proposal</w:t>
      </w:r>
    </w:p>
    <w:p w14:paraId="0457976A" w14:textId="16333746" w:rsidR="00975454" w:rsidDel="00B931B7" w:rsidRDefault="00975454" w:rsidP="00975454">
      <w:pPr>
        <w:rPr>
          <w:del w:id="125" w:author="Unknown"/>
        </w:rPr>
      </w:pPr>
      <w:del w:id="126" w:author="scot Anderson" w:date="2014-06-15T15:46:00Z">
        <w:r w:rsidDel="00B931B7">
          <w:delText xml:space="preserve">This section will hold </w:delText>
        </w:r>
        <w:r w:rsidR="007D74FC" w:rsidDel="00B931B7">
          <w:delText>the information gathered from our research, and how providing this service (a graphic interface by which students will gather information, guiding them to make smarter study choices) generates a more positive student study life, and thus contributing the student wellness as a whole.</w:delText>
        </w:r>
      </w:del>
    </w:p>
    <w:p w14:paraId="2F586FC9" w14:textId="63E49BE2" w:rsidR="007D74FC" w:rsidDel="00B931B7" w:rsidRDefault="00B931B7">
      <w:pPr>
        <w:rPr>
          <w:del w:id="127" w:author="scot Anderson" w:date="2014-06-15T15:47:00Z"/>
        </w:rPr>
        <w:pPrChange w:id="128" w:author="scot Anderson" w:date="2014-06-15T15:47:00Z">
          <w:pPr>
            <w:pStyle w:val="Heading2"/>
          </w:pPr>
        </w:pPrChange>
      </w:pPr>
      <w:ins w:id="129" w:author="scot Anderson" w:date="2014-06-15T15:46:00Z">
        <w:r>
          <w:t xml:space="preserve">Describe the proposed solution to our problem statement. </w:t>
        </w:r>
      </w:ins>
      <w:del w:id="130" w:author="scot Anderson" w:date="2014-06-15T15:47:00Z">
        <w:r w:rsidR="00EE6D33" w:rsidDel="00B931B7">
          <w:delText>System Overview</w:delText>
        </w:r>
      </w:del>
    </w:p>
    <w:p w14:paraId="6EC54749" w14:textId="0006938A" w:rsidR="00EE6D33" w:rsidRDefault="00EE6D33" w:rsidP="00EE6D33">
      <w:pPr>
        <w:rPr>
          <w:ins w:id="131" w:author="scot Anderson" w:date="2014-06-15T15:47:00Z"/>
        </w:rPr>
      </w:pPr>
      <w:r>
        <w:t xml:space="preserve">Here, we will explain how the system as a whole would work, and </w:t>
      </w:r>
      <w:del w:id="132" w:author="scot Anderson" w:date="2014-06-15T15:57:00Z">
        <w:r w:rsidDel="00170C7C">
          <w:delText xml:space="preserve">which </w:delText>
        </w:r>
      </w:del>
      <w:ins w:id="133" w:author="scot Anderson" w:date="2014-06-15T15:57:00Z">
        <w:r w:rsidR="00170C7C">
          <w:t xml:space="preserve">how </w:t>
        </w:r>
      </w:ins>
      <w:r>
        <w:t xml:space="preserve">components interface with </w:t>
      </w:r>
      <w:del w:id="134" w:author="scot Anderson" w:date="2014-06-15T15:53:00Z">
        <w:r w:rsidDel="00B931B7">
          <w:delText xml:space="preserve">withier </w:delText>
        </w:r>
      </w:del>
      <w:ins w:id="135" w:author="scot Anderson" w:date="2014-06-15T15:53:00Z">
        <w:r w:rsidR="00B931B7">
          <w:t xml:space="preserve">other </w:t>
        </w:r>
      </w:ins>
      <w:r>
        <w:t>counterparts</w:t>
      </w:r>
      <w:ins w:id="136" w:author="scot Anderson" w:date="2014-06-15T15:58:00Z">
        <w:r w:rsidR="00170C7C">
          <w:t xml:space="preserve"> and the Moodle system as a whole</w:t>
        </w:r>
      </w:ins>
      <w:r>
        <w:t>.</w:t>
      </w:r>
      <w:ins w:id="137" w:author="scot Anderson" w:date="2014-06-15T15:53:00Z">
        <w:r w:rsidR="00B931B7">
          <w:t xml:space="preserve"> [This section is a good place for pictures!!!]</w:t>
        </w:r>
      </w:ins>
    </w:p>
    <w:p w14:paraId="5527DC72" w14:textId="7BE0221C" w:rsidR="00B931B7" w:rsidRDefault="00B931B7" w:rsidP="00EE6D33">
      <w:ins w:id="138" w:author="scot Anderson" w:date="2014-06-15T15:47:00Z">
        <w:r>
          <w:t>Pre</w:t>
        </w:r>
      </w:ins>
      <w:ins w:id="139" w:author="scot Anderson" w:date="2014-06-15T15:48:00Z">
        <w:r>
          <w:t xml:space="preserve">sent a plan </w:t>
        </w:r>
      </w:ins>
    </w:p>
    <w:p w14:paraId="214CB07C" w14:textId="7491FA6A" w:rsidR="00EE6D33" w:rsidDel="00170C7C" w:rsidRDefault="00EE6D33" w:rsidP="00EE6D33">
      <w:pPr>
        <w:pStyle w:val="Heading2"/>
        <w:rPr>
          <w:del w:id="140" w:author="scot Anderson" w:date="2014-06-15T15:58:00Z"/>
        </w:rPr>
      </w:pPr>
      <w:commentRangeStart w:id="141"/>
      <w:del w:id="142" w:author="scot Anderson" w:date="2014-06-15T15:58:00Z">
        <w:r w:rsidDel="00170C7C">
          <w:lastRenderedPageBreak/>
          <w:delText>Architecture Overview</w:delText>
        </w:r>
      </w:del>
    </w:p>
    <w:p w14:paraId="161B4D5B" w14:textId="1F40B422" w:rsidR="00EE6D33" w:rsidRPr="00EE6D33" w:rsidRDefault="00EE6D33" w:rsidP="00EE6D33">
      <w:del w:id="143" w:author="scot Anderson" w:date="2014-06-15T15:58:00Z">
        <w:r w:rsidDel="00170C7C">
          <w:delText>Pretty much a more detailed version of System Overview. The authors delving into more details concerning the manner by which the solution ‘works.’</w:delText>
        </w:r>
      </w:del>
      <w:commentRangeEnd w:id="141"/>
      <w:r w:rsidR="00170C7C">
        <w:rPr>
          <w:rStyle w:val="CommentReference"/>
        </w:rPr>
        <w:commentReference w:id="141"/>
      </w:r>
    </w:p>
    <w:p w14:paraId="30735A66" w14:textId="6C90A016" w:rsidR="00EE6D33" w:rsidRDefault="00EE6D33" w:rsidP="00EE6D33">
      <w:pPr>
        <w:pStyle w:val="Heading1"/>
      </w:pPr>
      <w:del w:id="144" w:author="scot Anderson" w:date="2014-06-15T15:54:00Z">
        <w:r w:rsidDel="00B931B7">
          <w:delText>Proposal Analysis</w:delText>
        </w:r>
      </w:del>
      <w:ins w:id="145" w:author="scot Anderson" w:date="2014-06-15T15:54:00Z">
        <w:r w:rsidR="00B931B7">
          <w:t>Evaluation Plan</w:t>
        </w:r>
      </w:ins>
    </w:p>
    <w:p w14:paraId="545FD9B0" w14:textId="778FFD81" w:rsidR="00EE6D33" w:rsidRDefault="00EE6D33" w:rsidP="00EE6D33">
      <w:r>
        <w:t>Here</w:t>
      </w:r>
      <w:del w:id="146" w:author="scot Anderson" w:date="2014-06-15T15:54:00Z">
        <w:r w:rsidDel="00B931B7">
          <w:delText>,</w:delText>
        </w:r>
      </w:del>
      <w:r>
        <w:t xml:space="preserve"> we</w:t>
      </w:r>
      <w:ins w:id="147" w:author="scot Anderson" w:date="2014-06-15T15:54:00Z">
        <w:r w:rsidR="00B931B7">
          <w:t xml:space="preserve"> </w:t>
        </w:r>
        <w:proofErr w:type="spellStart"/>
        <w:r w:rsidR="00B931B7">
          <w:t>dicuss</w:t>
        </w:r>
        <w:proofErr w:type="spellEnd"/>
        <w:r w:rsidR="00B931B7">
          <w:t xml:space="preserve"> how we will</w:t>
        </w:r>
      </w:ins>
      <w:r>
        <w:t xml:space="preserve"> analy</w:t>
      </w:r>
      <w:ins w:id="148" w:author="scot Anderson" w:date="2014-06-15T15:54:00Z">
        <w:r w:rsidR="00B931B7">
          <w:t>ze</w:t>
        </w:r>
      </w:ins>
      <w:del w:id="149" w:author="scot Anderson" w:date="2014-06-15T15:54:00Z">
        <w:r w:rsidDel="00B931B7">
          <w:delText>sis</w:delText>
        </w:r>
      </w:del>
      <w:r>
        <w:t xml:space="preserve"> our solution and </w:t>
      </w:r>
      <w:del w:id="150" w:author="scot Anderson" w:date="2014-06-15T15:54:00Z">
        <w:r w:rsidDel="00B931B7">
          <w:delText xml:space="preserve">critique </w:delText>
        </w:r>
      </w:del>
      <w:ins w:id="151" w:author="scot Anderson" w:date="2014-06-15T15:54:00Z">
        <w:r w:rsidR="00B931B7">
          <w:t xml:space="preserve">evaluate </w:t>
        </w:r>
      </w:ins>
      <w:r>
        <w:t>it</w:t>
      </w:r>
      <w:del w:id="152" w:author="scot Anderson" w:date="2014-06-15T15:55:00Z">
        <w:r w:rsidDel="00B931B7">
          <w:delText xml:space="preserve">, looking for any </w:delText>
        </w:r>
        <w:r w:rsidRPr="00EE6D33" w:rsidDel="00B931B7">
          <w:delText>inconsistencies</w:delText>
        </w:r>
        <w:r w:rsidDel="00B931B7">
          <w:delText xml:space="preserve"> which may exist</w:delText>
        </w:r>
      </w:del>
      <w:r>
        <w:t xml:space="preserve">. </w:t>
      </w:r>
      <w:del w:id="153" w:author="scot Anderson" w:date="2014-06-15T15:55:00Z">
        <w:r w:rsidDel="00B931B7">
          <w:delText>We will address possible logical, ‘physical [implementation]’ fallacies. We will also address any concerns which were created (via research).</w:delText>
        </w:r>
      </w:del>
      <w:ins w:id="154" w:author="scot Anderson" w:date="2014-06-15T15:55:00Z">
        <w:r w:rsidR="00B931B7">
          <w:t xml:space="preserve"> [What we want here: List the ways in which we can gage the success of your project. </w:t>
        </w:r>
      </w:ins>
    </w:p>
    <w:p w14:paraId="7C2F1E95" w14:textId="77777777" w:rsidR="00EE6D33" w:rsidRDefault="00EE6D33" w:rsidP="00EE6D33">
      <w:pPr>
        <w:pStyle w:val="Heading1"/>
      </w:pPr>
      <w:r>
        <w:t>Conclusion</w:t>
      </w:r>
    </w:p>
    <w:p w14:paraId="36B53EAE" w14:textId="77777777" w:rsidR="00EE6D33" w:rsidRPr="00EE6D33" w:rsidRDefault="00EE6D33" w:rsidP="00EE6D33">
      <w:r>
        <w:t>Just what it says</w:t>
      </w:r>
    </w:p>
    <w:p w14:paraId="6232591F" w14:textId="77777777" w:rsidR="00EE6D33" w:rsidRPr="00EE6D33" w:rsidRDefault="00EE6D33" w:rsidP="00EE6D33"/>
    <w:sectPr w:rsidR="00EE6D33" w:rsidRPr="00EE6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cot Anderson" w:date="2014-06-15T15:35:00Z" w:initials="sA">
    <w:p w14:paraId="7FF592D8" w14:textId="77777777" w:rsidR="00D54765" w:rsidRDefault="00D54765">
      <w:pPr>
        <w:pStyle w:val="CommentText"/>
      </w:pPr>
      <w:r>
        <w:rPr>
          <w:rStyle w:val="CommentReference"/>
        </w:rPr>
        <w:annotationRef/>
      </w:r>
      <w:r>
        <w:t>In this section I have done the following:</w:t>
      </w:r>
    </w:p>
    <w:p w14:paraId="027A9A92" w14:textId="77777777" w:rsidR="00D54765" w:rsidRDefault="00D54765" w:rsidP="00D54765">
      <w:pPr>
        <w:pStyle w:val="CommentText"/>
        <w:numPr>
          <w:ilvl w:val="0"/>
          <w:numId w:val="2"/>
        </w:numPr>
      </w:pPr>
      <w:r>
        <w:t xml:space="preserve">Given motivation for the project in the form of a problem statement. </w:t>
      </w:r>
    </w:p>
    <w:p w14:paraId="7558CBFC" w14:textId="77777777" w:rsidR="00D54765" w:rsidRDefault="00D54765" w:rsidP="00D54765">
      <w:pPr>
        <w:pStyle w:val="CommentText"/>
        <w:numPr>
          <w:ilvl w:val="0"/>
          <w:numId w:val="2"/>
        </w:numPr>
      </w:pPr>
      <w:r>
        <w:t>Outlined our goals in the project</w:t>
      </w:r>
    </w:p>
    <w:p w14:paraId="1967B19F" w14:textId="77777777" w:rsidR="00D54765" w:rsidRDefault="00D54765" w:rsidP="00D54765">
      <w:pPr>
        <w:pStyle w:val="CommentText"/>
        <w:numPr>
          <w:ilvl w:val="0"/>
          <w:numId w:val="2"/>
        </w:numPr>
      </w:pPr>
      <w:r>
        <w:t xml:space="preserve">Listed our expected benefits </w:t>
      </w:r>
    </w:p>
    <w:p w14:paraId="441F98B0" w14:textId="263B4BDD" w:rsidR="00D54765" w:rsidRDefault="00D54765" w:rsidP="00D54765">
      <w:pPr>
        <w:pStyle w:val="CommentText"/>
      </w:pPr>
      <w:r>
        <w:t xml:space="preserve">This fulfills (in approximate order I might add) the requirements found in the Graduate Policies.pdf document. </w:t>
      </w:r>
    </w:p>
  </w:comment>
  <w:comment w:id="90" w:author="scot Anderson" w:date="2014-06-15T15:38:00Z" w:initials="sA">
    <w:p w14:paraId="4FB39E6B" w14:textId="52D33DC7" w:rsidR="00D54765" w:rsidRDefault="00D54765">
      <w:pPr>
        <w:pStyle w:val="CommentText"/>
      </w:pPr>
      <w:r>
        <w:rPr>
          <w:rStyle w:val="CommentReference"/>
        </w:rPr>
        <w:annotationRef/>
      </w:r>
      <w:r>
        <w:t>Done above.</w:t>
      </w:r>
    </w:p>
  </w:comment>
  <w:comment w:id="141" w:author="scot Anderson" w:date="2014-06-15T15:58:00Z" w:initials="sA">
    <w:p w14:paraId="3B58B1E9" w14:textId="6EB8DF84" w:rsidR="00170C7C" w:rsidRDefault="00170C7C">
      <w:pPr>
        <w:pStyle w:val="CommentText"/>
      </w:pPr>
      <w:r>
        <w:rPr>
          <w:rStyle w:val="CommentReference"/>
        </w:rPr>
        <w:annotationRef/>
      </w:r>
      <w:r>
        <w:t>There is no need for repetition…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1F98B0" w15:done="0"/>
  <w15:commentEx w15:paraId="4FB39E6B" w15:done="0"/>
  <w15:commentEx w15:paraId="3B58B1E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2243F"/>
    <w:multiLevelType w:val="hybridMultilevel"/>
    <w:tmpl w:val="771E5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00CE6"/>
    <w:multiLevelType w:val="hybridMultilevel"/>
    <w:tmpl w:val="F0C2D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ot Anderson">
    <w15:presenceInfo w15:providerId="Windows Live" w15:userId="09d5fe57ff9bb7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F7"/>
    <w:rsid w:val="000D0855"/>
    <w:rsid w:val="00120002"/>
    <w:rsid w:val="00153EC4"/>
    <w:rsid w:val="00170C7C"/>
    <w:rsid w:val="00254B4D"/>
    <w:rsid w:val="0029422C"/>
    <w:rsid w:val="00397BCA"/>
    <w:rsid w:val="007053F7"/>
    <w:rsid w:val="00760F2C"/>
    <w:rsid w:val="007D74FC"/>
    <w:rsid w:val="00975454"/>
    <w:rsid w:val="0099100B"/>
    <w:rsid w:val="00AF1CDD"/>
    <w:rsid w:val="00B931B7"/>
    <w:rsid w:val="00D54765"/>
    <w:rsid w:val="00EE6D33"/>
    <w:rsid w:val="00F0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E3CB3"/>
  <w15:chartTrackingRefBased/>
  <w15:docId w15:val="{3705685F-71FE-4870-B839-A353F96E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3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53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53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3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3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053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547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7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7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7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Jewel Thompson</dc:creator>
  <cp:keywords/>
  <dc:description/>
  <cp:lastModifiedBy>scot Anderson</cp:lastModifiedBy>
  <cp:revision>5</cp:revision>
  <dcterms:created xsi:type="dcterms:W3CDTF">2014-06-15T19:18:00Z</dcterms:created>
  <dcterms:modified xsi:type="dcterms:W3CDTF">2014-07-10T01:07:00Z</dcterms:modified>
</cp:coreProperties>
</file>